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717" w:rsidRDefault="00A37655" w:rsidP="00697717">
      <w:pPr>
        <w:tabs>
          <w:tab w:val="left" w:pos="540"/>
        </w:tabs>
        <w:rPr>
          <w:rFonts w:ascii="Arial" w:hAnsi="Arial" w:cs="Arial"/>
          <w:b/>
          <w:bCs/>
          <w:sz w:val="22"/>
          <w:szCs w:val="22"/>
        </w:rPr>
      </w:pPr>
      <w:ins w:id="0" w:author="user" w:date="2012-11-20T08:05:00Z">
        <w:r>
          <w:rPr>
            <w:rFonts w:ascii="Arial" w:hAnsi="Arial" w:cs="Arial"/>
            <w:b/>
            <w:bCs/>
            <w:sz w:val="22"/>
            <w:szCs w:val="22"/>
          </w:rPr>
          <w:t>1</w:t>
        </w:r>
        <w:r w:rsidR="00AC74DD">
          <w:rPr>
            <w:rFonts w:ascii="Arial" w:hAnsi="Arial" w:cs="Arial"/>
            <w:b/>
            <w:bCs/>
            <w:sz w:val="22"/>
            <w:szCs w:val="22"/>
          </w:rPr>
          <w:t>A</w:t>
        </w:r>
      </w:ins>
      <w:bookmarkStart w:id="1" w:name="_GoBack"/>
      <w:bookmarkEnd w:id="1"/>
    </w:p>
    <w:p w:rsidR="00697717" w:rsidRDefault="00697717" w:rsidP="00697717">
      <w:pPr>
        <w:tabs>
          <w:tab w:val="left" w:pos="540"/>
        </w:tabs>
        <w:rPr>
          <w:rFonts w:ascii="Arial" w:hAnsi="Arial" w:cs="Arial"/>
          <w:b/>
          <w:bCs/>
          <w:sz w:val="22"/>
          <w:szCs w:val="22"/>
        </w:rPr>
      </w:pPr>
    </w:p>
    <w:p w:rsidR="00697717" w:rsidRPr="00DC0361" w:rsidDel="00F42B9F" w:rsidRDefault="00697717" w:rsidP="00697717">
      <w:pPr>
        <w:jc w:val="center"/>
        <w:rPr>
          <w:del w:id="2" w:author="user" w:date="2012-11-19T17:49:00Z"/>
          <w:rFonts w:cs="Arial"/>
          <w:b/>
        </w:rPr>
      </w:pPr>
      <w:del w:id="3" w:author="user" w:date="2012-11-19T17:49:00Z">
        <w:r w:rsidDel="00F42B9F">
          <w:rPr>
            <w:rFonts w:cs="Arial"/>
            <w:b/>
          </w:rPr>
          <w:delText>ANNEX III</w:delText>
        </w:r>
      </w:del>
    </w:p>
    <w:p w:rsidR="00697717" w:rsidRDefault="00697717" w:rsidP="00697717">
      <w:pPr>
        <w:tabs>
          <w:tab w:val="left" w:pos="540"/>
        </w:tabs>
        <w:rPr>
          <w:rFonts w:ascii="Arial" w:hAnsi="Arial" w:cs="Arial"/>
          <w:b/>
          <w:bCs/>
          <w:sz w:val="22"/>
          <w:szCs w:val="22"/>
        </w:rPr>
      </w:pPr>
    </w:p>
    <w:p w:rsidR="00697717" w:rsidRDefault="00697717" w:rsidP="00697717">
      <w:pPr>
        <w:tabs>
          <w:tab w:val="left" w:pos="540"/>
        </w:tabs>
        <w:rPr>
          <w:rFonts w:ascii="Arial" w:hAnsi="Arial" w:cs="Arial"/>
          <w:b/>
          <w:bCs/>
          <w:sz w:val="22"/>
          <w:szCs w:val="22"/>
        </w:rPr>
      </w:pPr>
    </w:p>
    <w:p w:rsidR="00697717" w:rsidRPr="007E2E76" w:rsidRDefault="00697717" w:rsidP="00697717">
      <w:pPr>
        <w:tabs>
          <w:tab w:val="left" w:pos="540"/>
        </w:tabs>
        <w:rPr>
          <w:rFonts w:ascii="Arial" w:hAnsi="Arial" w:cs="Arial"/>
          <w:b/>
          <w:bCs/>
          <w:sz w:val="22"/>
          <w:szCs w:val="22"/>
        </w:rPr>
      </w:pPr>
      <w:r w:rsidRPr="007E2E76">
        <w:rPr>
          <w:rFonts w:ascii="Arial" w:hAnsi="Arial" w:cs="Arial"/>
          <w:b/>
          <w:bCs/>
          <w:sz w:val="22"/>
          <w:szCs w:val="22"/>
        </w:rPr>
        <w:t xml:space="preserve">STATUTE OF THE TYPHOON COMMITTEE </w:t>
      </w:r>
    </w:p>
    <w:p w:rsidR="00697717" w:rsidRPr="007E2E76" w:rsidRDefault="00697717" w:rsidP="00697717">
      <w:pPr>
        <w:tabs>
          <w:tab w:val="left" w:pos="540"/>
        </w:tabs>
        <w:jc w:val="center"/>
        <w:rPr>
          <w:rFonts w:ascii="Arial" w:hAnsi="Arial" w:cs="Arial"/>
          <w:b/>
          <w:bCs/>
          <w:sz w:val="22"/>
          <w:szCs w:val="22"/>
        </w:rPr>
      </w:pPr>
    </w:p>
    <w:p w:rsidR="00697717" w:rsidRPr="007E2E76" w:rsidRDefault="00697717" w:rsidP="00697717">
      <w:pPr>
        <w:tabs>
          <w:tab w:val="left" w:pos="540"/>
        </w:tabs>
        <w:rPr>
          <w:rFonts w:ascii="Arial" w:hAnsi="Arial" w:cs="Arial"/>
          <w:bCs/>
          <w:sz w:val="22"/>
          <w:szCs w:val="22"/>
        </w:rPr>
      </w:pPr>
      <w:r w:rsidRPr="007E2E76">
        <w:rPr>
          <w:rFonts w:ascii="Arial" w:hAnsi="Arial" w:cs="Arial"/>
          <w:b/>
          <w:bCs/>
          <w:sz w:val="22"/>
          <w:szCs w:val="22"/>
        </w:rPr>
        <w:t>Establishment</w:t>
      </w:r>
      <w:r w:rsidRPr="007E2E76">
        <w:rPr>
          <w:rFonts w:ascii="Arial" w:hAnsi="Arial" w:cs="Arial"/>
          <w:b/>
          <w:bCs/>
          <w:sz w:val="22"/>
          <w:szCs w:val="22"/>
        </w:rPr>
        <w:br/>
      </w:r>
    </w:p>
    <w:p w:rsidR="00697717" w:rsidRPr="007E2E76" w:rsidRDefault="00697717" w:rsidP="00697717">
      <w:pPr>
        <w:tabs>
          <w:tab w:val="left" w:pos="540"/>
        </w:tabs>
        <w:rPr>
          <w:rFonts w:ascii="Arial" w:hAnsi="Arial" w:cs="Arial"/>
          <w:bCs/>
          <w:sz w:val="22"/>
          <w:szCs w:val="22"/>
        </w:rPr>
      </w:pPr>
      <w:proofErr w:type="gramStart"/>
      <w:r w:rsidRPr="007E2E76">
        <w:rPr>
          <w:rFonts w:ascii="Arial" w:hAnsi="Arial" w:cs="Arial"/>
          <w:bCs/>
          <w:iCs/>
          <w:sz w:val="22"/>
          <w:szCs w:val="22"/>
        </w:rPr>
        <w:t>Article 1.</w:t>
      </w:r>
      <w:proofErr w:type="gramEnd"/>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sz w:val="22"/>
          <w:szCs w:val="22"/>
        </w:rPr>
        <w:t xml:space="preserve">The Typhoon Committee (hereinafter referred to as the Committee) is established by the Government of regional </w:t>
      </w:r>
      <w:del w:id="4" w:author="user" w:date="2012-11-19T17:28:00Z">
        <w:r w:rsidRPr="007E2E76" w:rsidDel="00D37894">
          <w:rPr>
            <w:rFonts w:ascii="Arial" w:hAnsi="Arial" w:cs="Arial"/>
            <w:bCs/>
            <w:sz w:val="22"/>
            <w:szCs w:val="22"/>
          </w:rPr>
          <w:delText>ECAFE</w:delText>
        </w:r>
      </w:del>
      <w:ins w:id="5" w:author="user" w:date="2012-11-19T17:33:00Z">
        <w:r w:rsidR="00D37894">
          <w:rPr>
            <w:rFonts w:ascii="Arial" w:hAnsi="Arial" w:cs="Arial"/>
            <w:bCs/>
            <w:sz w:val="22"/>
            <w:szCs w:val="22"/>
          </w:rPr>
          <w:t>ESCAP</w:t>
        </w:r>
      </w:ins>
      <w:del w:id="6" w:author="user" w:date="2012-11-19T17:28:00Z">
        <w:r w:rsidRPr="007E2E76" w:rsidDel="00D37894">
          <w:rPr>
            <w:rFonts w:ascii="Arial" w:hAnsi="Arial" w:cs="Arial"/>
            <w:bCs/>
            <w:sz w:val="22"/>
            <w:szCs w:val="22"/>
          </w:rPr>
          <w:delText xml:space="preserve"> </w:delText>
        </w:r>
      </w:del>
      <w:ins w:id="7" w:author="user" w:date="2012-11-19T17:28:00Z">
        <w:r w:rsidR="00D37894">
          <w:rPr>
            <w:rFonts w:ascii="Arial" w:hAnsi="Arial" w:cs="Arial"/>
            <w:bCs/>
            <w:sz w:val="22"/>
            <w:szCs w:val="22"/>
          </w:rPr>
          <w:t>ESCAP</w:t>
        </w:r>
        <w:r w:rsidR="00D37894" w:rsidRPr="007E2E76">
          <w:rPr>
            <w:rFonts w:ascii="Arial" w:hAnsi="Arial" w:cs="Arial"/>
            <w:bCs/>
            <w:sz w:val="22"/>
            <w:szCs w:val="22"/>
          </w:rPr>
          <w:t xml:space="preserve"> </w:t>
        </w:r>
      </w:ins>
      <w:r w:rsidRPr="007E2E76">
        <w:rPr>
          <w:rFonts w:ascii="Arial" w:hAnsi="Arial" w:cs="Arial"/>
          <w:bCs/>
          <w:sz w:val="22"/>
          <w:szCs w:val="22"/>
        </w:rPr>
        <w:t xml:space="preserve">member countries affected by typhoons (hereinafter referred to as the participating Governments) under the auspices of the United Nations Economic Commission for Asia </w:t>
      </w:r>
      <w:ins w:id="8" w:author="user" w:date="2012-11-19T17:29:00Z">
        <w:r w:rsidR="00D37894">
          <w:rPr>
            <w:rFonts w:ascii="Arial" w:hAnsi="Arial" w:cs="Arial"/>
            <w:bCs/>
            <w:sz w:val="22"/>
            <w:szCs w:val="22"/>
          </w:rPr>
          <w:t>and the Pacific</w:t>
        </w:r>
      </w:ins>
      <w:del w:id="9" w:author="user" w:date="2012-11-19T17:29:00Z">
        <w:r w:rsidRPr="007E2E76" w:rsidDel="00D37894">
          <w:rPr>
            <w:rFonts w:ascii="Arial" w:hAnsi="Arial" w:cs="Arial"/>
            <w:bCs/>
            <w:sz w:val="22"/>
            <w:szCs w:val="22"/>
          </w:rPr>
          <w:delText xml:space="preserve">and Far East </w:delText>
        </w:r>
      </w:del>
      <w:r w:rsidRPr="007E2E76">
        <w:rPr>
          <w:rFonts w:ascii="Arial" w:hAnsi="Arial" w:cs="Arial"/>
          <w:bCs/>
          <w:sz w:val="22"/>
          <w:szCs w:val="22"/>
        </w:rPr>
        <w:t xml:space="preserve">(hereinafter referred to as the Commission) in cooperation with the World Meteorological Organization with a view to promoting and co-coordinating efforts to minimize typhoon damages in the </w:t>
      </w:r>
      <w:del w:id="10" w:author="user" w:date="2012-11-19T17:29:00Z">
        <w:r w:rsidRPr="007E2E76" w:rsidDel="00D37894">
          <w:rPr>
            <w:rFonts w:ascii="Arial" w:hAnsi="Arial" w:cs="Arial"/>
            <w:bCs/>
            <w:sz w:val="22"/>
            <w:szCs w:val="22"/>
          </w:rPr>
          <w:delText>ECAFE</w:delText>
        </w:r>
      </w:del>
      <w:ins w:id="11" w:author="user" w:date="2012-11-19T17:33:00Z">
        <w:r w:rsidR="00D37894">
          <w:rPr>
            <w:rFonts w:ascii="Arial" w:hAnsi="Arial" w:cs="Arial"/>
            <w:bCs/>
            <w:sz w:val="22"/>
            <w:szCs w:val="22"/>
          </w:rPr>
          <w:t>ESCAP</w:t>
        </w:r>
      </w:ins>
      <w:del w:id="12" w:author="user" w:date="2012-11-19T17:29:00Z">
        <w:r w:rsidRPr="007E2E76" w:rsidDel="00D37894">
          <w:rPr>
            <w:rFonts w:ascii="Arial" w:hAnsi="Arial" w:cs="Arial"/>
            <w:bCs/>
            <w:sz w:val="22"/>
            <w:szCs w:val="22"/>
          </w:rPr>
          <w:delText xml:space="preserve"> </w:delText>
        </w:r>
      </w:del>
      <w:ins w:id="13" w:author="user" w:date="2012-11-19T17:29:00Z">
        <w:r w:rsidR="00D37894">
          <w:rPr>
            <w:rFonts w:ascii="Arial" w:hAnsi="Arial" w:cs="Arial"/>
            <w:bCs/>
            <w:sz w:val="22"/>
            <w:szCs w:val="22"/>
          </w:rPr>
          <w:t>ESCAP</w:t>
        </w:r>
        <w:r w:rsidR="00D37894" w:rsidRPr="007E2E76">
          <w:rPr>
            <w:rFonts w:ascii="Arial" w:hAnsi="Arial" w:cs="Arial"/>
            <w:bCs/>
            <w:sz w:val="22"/>
            <w:szCs w:val="22"/>
          </w:rPr>
          <w:t xml:space="preserve"> </w:t>
        </w:r>
      </w:ins>
      <w:r w:rsidRPr="007E2E76">
        <w:rPr>
          <w:rFonts w:ascii="Arial" w:hAnsi="Arial" w:cs="Arial"/>
          <w:bCs/>
          <w:sz w:val="22"/>
          <w:szCs w:val="22"/>
        </w:rPr>
        <w:t>region.</w:t>
      </w:r>
      <w:r w:rsidRPr="007E2E76">
        <w:rPr>
          <w:rFonts w:ascii="Arial" w:hAnsi="Arial" w:cs="Arial"/>
          <w:bCs/>
          <w:sz w:val="22"/>
          <w:szCs w:val="22"/>
        </w:rPr>
        <w:br/>
      </w:r>
      <w:r w:rsidRPr="007E2E76">
        <w:rPr>
          <w:rFonts w:ascii="Arial" w:hAnsi="Arial" w:cs="Arial"/>
          <w:b/>
          <w:bCs/>
          <w:sz w:val="22"/>
          <w:szCs w:val="22"/>
        </w:rPr>
        <w:br/>
        <w:t>Membership, Composition and Organization</w:t>
      </w:r>
      <w:r w:rsidRPr="007E2E76">
        <w:rPr>
          <w:rFonts w:ascii="Arial" w:hAnsi="Arial" w:cs="Arial"/>
          <w:b/>
          <w:bCs/>
          <w:sz w:val="22"/>
          <w:szCs w:val="22"/>
        </w:rPr>
        <w:br/>
      </w:r>
    </w:p>
    <w:p w:rsidR="00697717" w:rsidRPr="007E2E76" w:rsidRDefault="00697717" w:rsidP="00697717">
      <w:pPr>
        <w:tabs>
          <w:tab w:val="left" w:pos="540"/>
        </w:tabs>
        <w:rPr>
          <w:rFonts w:ascii="Arial" w:hAnsi="Arial" w:cs="Arial"/>
          <w:bCs/>
          <w:i/>
          <w:sz w:val="22"/>
          <w:szCs w:val="22"/>
        </w:rPr>
      </w:pPr>
      <w:proofErr w:type="gramStart"/>
      <w:r w:rsidRPr="007E2E76">
        <w:rPr>
          <w:rFonts w:ascii="Arial" w:hAnsi="Arial" w:cs="Arial"/>
          <w:bCs/>
          <w:i/>
          <w:iCs/>
          <w:sz w:val="22"/>
          <w:szCs w:val="22"/>
        </w:rPr>
        <w:t>Article 2.</w:t>
      </w:r>
      <w:proofErr w:type="gramEnd"/>
      <w:r w:rsidRPr="007E2E76">
        <w:rPr>
          <w:rFonts w:ascii="Arial" w:hAnsi="Arial" w:cs="Arial"/>
          <w:bCs/>
          <w:i/>
          <w:sz w:val="22"/>
          <w:szCs w:val="22"/>
        </w:rPr>
        <w:t xml:space="preserve"> </w:t>
      </w:r>
    </w:p>
    <w:p w:rsidR="00697717" w:rsidRPr="007E2E76" w:rsidRDefault="00697717" w:rsidP="00697717">
      <w:pPr>
        <w:tabs>
          <w:tab w:val="left" w:pos="540"/>
        </w:tabs>
        <w:rPr>
          <w:rFonts w:ascii="Arial" w:hAnsi="Arial" w:cs="Arial"/>
          <w:bCs/>
          <w:i/>
          <w:sz w:val="22"/>
          <w:szCs w:val="22"/>
        </w:rPr>
      </w:pPr>
      <w:r w:rsidRPr="007E2E76">
        <w:rPr>
          <w:rFonts w:ascii="Arial" w:hAnsi="Arial" w:cs="Arial"/>
          <w:bCs/>
          <w:i/>
          <w:sz w:val="22"/>
          <w:szCs w:val="22"/>
        </w:rPr>
        <w:t xml:space="preserve">The Committee shall be composed of a representative from each of the participating Governments desiring to participate in co-operative efforts to minimize typhoon damage in the </w:t>
      </w:r>
      <w:del w:id="14" w:author="user" w:date="2012-11-19T17:33:00Z">
        <w:r w:rsidRPr="007E2E76" w:rsidDel="00D37894">
          <w:rPr>
            <w:rFonts w:ascii="Arial" w:hAnsi="Arial" w:cs="Arial"/>
            <w:bCs/>
            <w:i/>
            <w:sz w:val="22"/>
            <w:szCs w:val="22"/>
          </w:rPr>
          <w:delText>ECAFE</w:delText>
        </w:r>
      </w:del>
      <w:ins w:id="15" w:author="user" w:date="2012-11-19T17:33:00Z">
        <w:r w:rsidR="00D37894">
          <w:rPr>
            <w:rFonts w:ascii="Arial" w:hAnsi="Arial" w:cs="Arial"/>
            <w:bCs/>
            <w:i/>
            <w:sz w:val="22"/>
            <w:szCs w:val="22"/>
          </w:rPr>
          <w:t>ESCAP</w:t>
        </w:r>
      </w:ins>
      <w:r w:rsidRPr="007E2E76">
        <w:rPr>
          <w:rFonts w:ascii="Arial" w:hAnsi="Arial" w:cs="Arial"/>
          <w:bCs/>
          <w:i/>
          <w:sz w:val="22"/>
          <w:szCs w:val="22"/>
        </w:rPr>
        <w:t xml:space="preserve"> region. The Executive Secretary of </w:t>
      </w:r>
      <w:del w:id="16" w:author="user" w:date="2012-11-19T17:33:00Z">
        <w:r w:rsidRPr="007E2E76" w:rsidDel="00D37894">
          <w:rPr>
            <w:rFonts w:ascii="Arial" w:hAnsi="Arial" w:cs="Arial"/>
            <w:bCs/>
            <w:i/>
            <w:sz w:val="22"/>
            <w:szCs w:val="22"/>
          </w:rPr>
          <w:delText>ECAFE</w:delText>
        </w:r>
      </w:del>
      <w:ins w:id="17" w:author="user" w:date="2012-11-19T17:33:00Z">
        <w:r w:rsidR="00D37894">
          <w:rPr>
            <w:rFonts w:ascii="Arial" w:hAnsi="Arial" w:cs="Arial"/>
            <w:bCs/>
            <w:i/>
            <w:sz w:val="22"/>
            <w:szCs w:val="22"/>
          </w:rPr>
          <w:t>ESCAP</w:t>
        </w:r>
      </w:ins>
      <w:r w:rsidRPr="007E2E76">
        <w:rPr>
          <w:rFonts w:ascii="Arial" w:hAnsi="Arial" w:cs="Arial"/>
          <w:bCs/>
          <w:i/>
          <w:sz w:val="22"/>
          <w:szCs w:val="22"/>
        </w:rPr>
        <w:t xml:space="preserve"> and the Secretary-General of WMO or their representatives shall be ex-officio members of the Committee. </w:t>
      </w:r>
      <w:r w:rsidRPr="007E2E76">
        <w:rPr>
          <w:rFonts w:ascii="Arial" w:hAnsi="Arial" w:cs="Arial"/>
          <w:bCs/>
          <w:i/>
          <w:sz w:val="22"/>
          <w:szCs w:val="22"/>
        </w:rPr>
        <w:br/>
      </w:r>
    </w:p>
    <w:p w:rsidR="00697717" w:rsidRPr="007E2E76" w:rsidRDefault="00697717" w:rsidP="00697717">
      <w:pPr>
        <w:tabs>
          <w:tab w:val="left" w:pos="540"/>
        </w:tabs>
        <w:rPr>
          <w:rFonts w:ascii="Arial" w:hAnsi="Arial" w:cs="Arial"/>
          <w:bCs/>
          <w:i/>
          <w:sz w:val="22"/>
          <w:szCs w:val="22"/>
        </w:rPr>
      </w:pPr>
      <w:proofErr w:type="gramStart"/>
      <w:r w:rsidRPr="007E2E76">
        <w:rPr>
          <w:rFonts w:ascii="Arial" w:hAnsi="Arial" w:cs="Arial"/>
          <w:bCs/>
          <w:i/>
          <w:iCs/>
          <w:sz w:val="22"/>
          <w:szCs w:val="22"/>
        </w:rPr>
        <w:t>Article 3.</w:t>
      </w:r>
      <w:proofErr w:type="gramEnd"/>
      <w:r w:rsidRPr="007E2E76">
        <w:rPr>
          <w:rFonts w:ascii="Arial" w:hAnsi="Arial" w:cs="Arial"/>
          <w:bCs/>
          <w:i/>
          <w:sz w:val="22"/>
          <w:szCs w:val="22"/>
        </w:rPr>
        <w:t xml:space="preserve"> </w:t>
      </w:r>
    </w:p>
    <w:p w:rsidR="00697717" w:rsidRPr="007E2E76" w:rsidRDefault="00697717" w:rsidP="00697717">
      <w:pPr>
        <w:tabs>
          <w:tab w:val="left" w:pos="540"/>
        </w:tabs>
        <w:rPr>
          <w:rFonts w:ascii="Arial" w:hAnsi="Arial" w:cs="Arial"/>
          <w:bCs/>
          <w:i/>
          <w:sz w:val="22"/>
          <w:szCs w:val="22"/>
        </w:rPr>
      </w:pPr>
      <w:r w:rsidRPr="007E2E76">
        <w:rPr>
          <w:rFonts w:ascii="Arial" w:hAnsi="Arial" w:cs="Arial"/>
          <w:bCs/>
          <w:i/>
          <w:sz w:val="22"/>
          <w:szCs w:val="22"/>
        </w:rPr>
        <w:t>The Committee shall have a technical secretary and a secretariat which will serve as its executive body. The functions and duties of the Typhoon Committee Secretariat shall be determined by the Committee.</w:t>
      </w:r>
      <w:r w:rsidRPr="007E2E76">
        <w:rPr>
          <w:rFonts w:ascii="Arial" w:hAnsi="Arial" w:cs="Arial"/>
          <w:bCs/>
          <w:i/>
          <w:sz w:val="22"/>
          <w:szCs w:val="22"/>
        </w:rPr>
        <w:br/>
      </w:r>
    </w:p>
    <w:p w:rsidR="00697717" w:rsidRPr="007E2E76" w:rsidRDefault="00697717" w:rsidP="00697717">
      <w:pPr>
        <w:tabs>
          <w:tab w:val="left" w:pos="540"/>
        </w:tabs>
        <w:rPr>
          <w:rFonts w:ascii="Arial" w:hAnsi="Arial" w:cs="Arial"/>
          <w:bCs/>
          <w:i/>
          <w:sz w:val="22"/>
          <w:szCs w:val="22"/>
        </w:rPr>
      </w:pPr>
      <w:proofErr w:type="gramStart"/>
      <w:r w:rsidRPr="007E2E76">
        <w:rPr>
          <w:rFonts w:ascii="Arial" w:hAnsi="Arial" w:cs="Arial"/>
          <w:bCs/>
          <w:i/>
          <w:sz w:val="22"/>
          <w:szCs w:val="22"/>
        </w:rPr>
        <w:t>Article 4.</w:t>
      </w:r>
      <w:proofErr w:type="gramEnd"/>
    </w:p>
    <w:p w:rsidR="00697717" w:rsidRPr="007E2E76" w:rsidRDefault="00697717" w:rsidP="00697717">
      <w:pPr>
        <w:tabs>
          <w:tab w:val="left" w:pos="540"/>
        </w:tabs>
        <w:rPr>
          <w:rFonts w:ascii="Arial" w:hAnsi="Arial" w:cs="Arial"/>
          <w:b/>
          <w:bCs/>
          <w:sz w:val="22"/>
          <w:szCs w:val="22"/>
        </w:rPr>
      </w:pPr>
      <w:r w:rsidRPr="007E2E76">
        <w:rPr>
          <w:rFonts w:ascii="Arial" w:hAnsi="Arial" w:cs="Arial"/>
          <w:bCs/>
          <w:i/>
          <w:sz w:val="22"/>
          <w:szCs w:val="22"/>
        </w:rPr>
        <w:t xml:space="preserve">The Committee shall be assisted, when necessary, by an Advisory Group consisting of qualified experts from within and outside the region. </w:t>
      </w:r>
      <w:r w:rsidRPr="007E2E76">
        <w:rPr>
          <w:rFonts w:ascii="Arial" w:hAnsi="Arial" w:cs="Arial"/>
          <w:bCs/>
          <w:i/>
          <w:sz w:val="22"/>
          <w:szCs w:val="22"/>
        </w:rPr>
        <w:br/>
      </w:r>
      <w:r w:rsidRPr="007E2E76">
        <w:rPr>
          <w:rFonts w:ascii="Arial" w:hAnsi="Arial" w:cs="Arial"/>
          <w:bCs/>
          <w:i/>
          <w:sz w:val="22"/>
          <w:szCs w:val="22"/>
        </w:rPr>
        <w:br/>
      </w:r>
      <w:r w:rsidRPr="007E2E76">
        <w:rPr>
          <w:rFonts w:ascii="Arial" w:hAnsi="Arial" w:cs="Arial"/>
          <w:b/>
          <w:bCs/>
          <w:sz w:val="22"/>
          <w:szCs w:val="22"/>
        </w:rPr>
        <w:t>Cooperation with the Secretariats of the Commission (</w:t>
      </w:r>
      <w:del w:id="18" w:author="user" w:date="2012-11-19T17:33:00Z">
        <w:r w:rsidRPr="007E2E76" w:rsidDel="00D37894">
          <w:rPr>
            <w:rFonts w:ascii="Arial" w:hAnsi="Arial" w:cs="Arial"/>
            <w:b/>
            <w:bCs/>
            <w:sz w:val="22"/>
            <w:szCs w:val="22"/>
          </w:rPr>
          <w:delText>ECAFE</w:delText>
        </w:r>
      </w:del>
      <w:ins w:id="19" w:author="user" w:date="2012-11-19T17:33:00Z">
        <w:r w:rsidR="00D37894">
          <w:rPr>
            <w:rFonts w:ascii="Arial" w:hAnsi="Arial" w:cs="Arial"/>
            <w:b/>
            <w:bCs/>
            <w:sz w:val="22"/>
            <w:szCs w:val="22"/>
          </w:rPr>
          <w:t>ESCAP</w:t>
        </w:r>
      </w:ins>
      <w:r w:rsidRPr="007E2E76">
        <w:rPr>
          <w:rFonts w:ascii="Arial" w:hAnsi="Arial" w:cs="Arial"/>
          <w:b/>
          <w:bCs/>
          <w:sz w:val="22"/>
          <w:szCs w:val="22"/>
        </w:rPr>
        <w:t>) and the World Meteorological Organization (WMO)</w:t>
      </w:r>
    </w:p>
    <w:p w:rsidR="00697717" w:rsidRPr="007E2E76" w:rsidRDefault="00697717" w:rsidP="00697717">
      <w:pPr>
        <w:tabs>
          <w:tab w:val="left" w:pos="540"/>
        </w:tabs>
        <w:rPr>
          <w:rFonts w:ascii="Arial" w:hAnsi="Arial" w:cs="Arial"/>
          <w:bCs/>
          <w:sz w:val="22"/>
          <w:szCs w:val="22"/>
        </w:rPr>
      </w:pPr>
      <w:proofErr w:type="gramStart"/>
      <w:r w:rsidRPr="007E2E76">
        <w:rPr>
          <w:rFonts w:ascii="Arial" w:hAnsi="Arial" w:cs="Arial"/>
          <w:bCs/>
          <w:iCs/>
          <w:sz w:val="22"/>
          <w:szCs w:val="22"/>
        </w:rPr>
        <w:t>Article 5.</w:t>
      </w:r>
      <w:proofErr w:type="gramEnd"/>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sz w:val="22"/>
          <w:szCs w:val="22"/>
        </w:rPr>
        <w:t>The Secretariat of the Commission and the Secretariat of the World Meteorological Organization shall cooperate with the Committee in the performance of the latter's functions</w:t>
      </w:r>
      <w:r w:rsidRPr="007E2E76">
        <w:rPr>
          <w:rFonts w:ascii="Arial" w:hAnsi="Arial" w:cs="Arial"/>
          <w:b/>
          <w:bCs/>
          <w:sz w:val="22"/>
          <w:szCs w:val="22"/>
        </w:rPr>
        <w:t xml:space="preserve">. </w:t>
      </w:r>
      <w:r w:rsidRPr="007E2E76">
        <w:rPr>
          <w:rFonts w:ascii="Arial" w:hAnsi="Arial" w:cs="Arial"/>
          <w:b/>
          <w:bCs/>
          <w:sz w:val="22"/>
          <w:szCs w:val="22"/>
        </w:rPr>
        <w:br/>
      </w:r>
      <w:r w:rsidRPr="007E2E76">
        <w:rPr>
          <w:rFonts w:ascii="Arial" w:hAnsi="Arial" w:cs="Arial"/>
          <w:b/>
          <w:bCs/>
          <w:sz w:val="22"/>
          <w:szCs w:val="22"/>
        </w:rPr>
        <w:br/>
        <w:t>Functions</w:t>
      </w:r>
    </w:p>
    <w:p w:rsidR="00697717" w:rsidRPr="007E2E76" w:rsidRDefault="00697717" w:rsidP="00697717">
      <w:pPr>
        <w:tabs>
          <w:tab w:val="left" w:pos="540"/>
        </w:tabs>
        <w:rPr>
          <w:rFonts w:ascii="Arial" w:hAnsi="Arial" w:cs="Arial"/>
          <w:bCs/>
          <w:iCs/>
          <w:sz w:val="22"/>
          <w:szCs w:val="22"/>
        </w:rPr>
      </w:pPr>
      <w:proofErr w:type="gramStart"/>
      <w:r w:rsidRPr="007E2E76">
        <w:rPr>
          <w:rFonts w:ascii="Arial" w:hAnsi="Arial" w:cs="Arial"/>
          <w:bCs/>
          <w:iCs/>
          <w:sz w:val="22"/>
          <w:szCs w:val="22"/>
        </w:rPr>
        <w:t>Article 6.</w:t>
      </w:r>
      <w:proofErr w:type="gramEnd"/>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The functions of the Committee are to promote and to coordinate the planning and implementation of measures required for minimizing typhoon damage in the </w:t>
      </w:r>
      <w:del w:id="20" w:author="user" w:date="2012-11-19T17:33:00Z">
        <w:r w:rsidRPr="007E2E76" w:rsidDel="00D37894">
          <w:rPr>
            <w:rFonts w:ascii="Arial" w:hAnsi="Arial" w:cs="Arial"/>
            <w:bCs/>
            <w:sz w:val="22"/>
            <w:szCs w:val="22"/>
          </w:rPr>
          <w:delText>ECAFE</w:delText>
        </w:r>
      </w:del>
      <w:ins w:id="21" w:author="user" w:date="2012-11-19T17:33:00Z">
        <w:r w:rsidR="00D37894">
          <w:rPr>
            <w:rFonts w:ascii="Arial" w:hAnsi="Arial" w:cs="Arial"/>
            <w:bCs/>
            <w:sz w:val="22"/>
            <w:szCs w:val="22"/>
          </w:rPr>
          <w:t>ESCAP</w:t>
        </w:r>
      </w:ins>
      <w:r w:rsidRPr="007E2E76">
        <w:rPr>
          <w:rFonts w:ascii="Arial" w:hAnsi="Arial" w:cs="Arial"/>
          <w:bCs/>
          <w:sz w:val="22"/>
          <w:szCs w:val="22"/>
        </w:rPr>
        <w:t xml:space="preserve"> region. It shall, to this end: </w:t>
      </w:r>
      <w:r w:rsidRPr="007E2E76">
        <w:rPr>
          <w:rFonts w:ascii="Arial" w:hAnsi="Arial" w:cs="Arial"/>
          <w:bCs/>
          <w:sz w:val="22"/>
          <w:szCs w:val="22"/>
        </w:rPr>
        <w:br/>
        <w:t>a) Review regularly the progress made in the various fields of typhoon damage prevention;</w:t>
      </w:r>
      <w:r w:rsidRPr="007E2E76">
        <w:rPr>
          <w:rFonts w:ascii="Arial" w:hAnsi="Arial" w:cs="Arial"/>
          <w:bCs/>
          <w:sz w:val="22"/>
          <w:szCs w:val="22"/>
        </w:rPr>
        <w:br/>
        <w:t>b) Recommend to the participating Governments concerned plans and measures for the improvement of meteorological and hydrological facilities</w:t>
      </w:r>
      <w:ins w:id="22" w:author="user" w:date="2012-11-19T17:30:00Z">
        <w:r w:rsidR="00D37894">
          <w:rPr>
            <w:rFonts w:ascii="Arial" w:hAnsi="Arial" w:cs="Arial"/>
            <w:bCs/>
            <w:sz w:val="22"/>
            <w:szCs w:val="22"/>
          </w:rPr>
          <w:t xml:space="preserve"> and services </w:t>
        </w:r>
      </w:ins>
      <w:r w:rsidRPr="007E2E76">
        <w:rPr>
          <w:rFonts w:ascii="Arial" w:hAnsi="Arial" w:cs="Arial"/>
          <w:bCs/>
          <w:sz w:val="22"/>
          <w:szCs w:val="22"/>
        </w:rPr>
        <w:t xml:space="preserve"> needed for typhoon damage prevention;</w:t>
      </w:r>
      <w:r w:rsidRPr="007E2E76">
        <w:rPr>
          <w:rFonts w:ascii="Arial" w:hAnsi="Arial" w:cs="Arial"/>
          <w:bCs/>
          <w:sz w:val="22"/>
          <w:szCs w:val="22"/>
        </w:rPr>
        <w:br/>
        <w:t xml:space="preserve">c) Recommend to the participating Governments concerned plans and measures for the </w:t>
      </w:r>
      <w:r w:rsidRPr="007E2E76">
        <w:rPr>
          <w:rFonts w:ascii="Arial" w:hAnsi="Arial" w:cs="Arial"/>
          <w:bCs/>
          <w:sz w:val="22"/>
          <w:szCs w:val="22"/>
        </w:rPr>
        <w:lastRenderedPageBreak/>
        <w:t>improvement of community preparedness and disaster prevention;</w:t>
      </w:r>
      <w:r w:rsidRPr="007E2E76">
        <w:rPr>
          <w:rFonts w:ascii="Arial" w:hAnsi="Arial" w:cs="Arial"/>
          <w:bCs/>
          <w:sz w:val="22"/>
          <w:szCs w:val="22"/>
        </w:rPr>
        <w:br/>
        <w:t>d) Promote the establishment of programs and facilities for training personnel from countries of the region in typhoon forecasting and warning, hydrology and flood control within the region and arrange for training outside the region, as necessary;</w:t>
      </w:r>
      <w:r w:rsidRPr="007E2E76">
        <w:rPr>
          <w:rFonts w:ascii="Arial" w:hAnsi="Arial" w:cs="Arial"/>
          <w:bCs/>
          <w:sz w:val="22"/>
          <w:szCs w:val="22"/>
        </w:rPr>
        <w:br/>
        <w:t xml:space="preserve">e) Promote, prepare and submit to participating Governments and other interested organizations plans for coordination of research </w:t>
      </w:r>
      <w:proofErr w:type="spellStart"/>
      <w:r w:rsidRPr="007E2E76">
        <w:rPr>
          <w:rFonts w:ascii="Arial" w:hAnsi="Arial" w:cs="Arial"/>
          <w:bCs/>
          <w:sz w:val="22"/>
          <w:szCs w:val="22"/>
        </w:rPr>
        <w:t>programmes</w:t>
      </w:r>
      <w:proofErr w:type="spellEnd"/>
      <w:r w:rsidRPr="007E2E76">
        <w:rPr>
          <w:rFonts w:ascii="Arial" w:hAnsi="Arial" w:cs="Arial"/>
          <w:bCs/>
          <w:sz w:val="22"/>
          <w:szCs w:val="22"/>
        </w:rPr>
        <w:t xml:space="preserve"> and activities concerning typhoons;</w:t>
      </w:r>
    </w:p>
    <w:p w:rsidR="00697717" w:rsidRPr="007E2E76" w:rsidRDefault="00697717" w:rsidP="00697717">
      <w:pPr>
        <w:tabs>
          <w:tab w:val="left" w:pos="540"/>
        </w:tabs>
        <w:rPr>
          <w:rFonts w:ascii="Arial" w:hAnsi="Arial" w:cs="Arial"/>
          <w:b/>
          <w:bCs/>
          <w:sz w:val="22"/>
          <w:szCs w:val="22"/>
        </w:rPr>
      </w:pPr>
      <w:r w:rsidRPr="007E2E76">
        <w:rPr>
          <w:rFonts w:ascii="Arial" w:hAnsi="Arial" w:cs="Arial"/>
          <w:bCs/>
          <w:sz w:val="22"/>
          <w:szCs w:val="22"/>
        </w:rPr>
        <w:t xml:space="preserve">f) Consider, upon request, possible sources of financial and technical support for such plans and </w:t>
      </w:r>
      <w:proofErr w:type="spellStart"/>
      <w:r w:rsidRPr="007E2E76">
        <w:rPr>
          <w:rFonts w:ascii="Arial" w:hAnsi="Arial" w:cs="Arial"/>
          <w:bCs/>
          <w:sz w:val="22"/>
          <w:szCs w:val="22"/>
        </w:rPr>
        <w:t>programmes</w:t>
      </w:r>
      <w:proofErr w:type="spellEnd"/>
      <w:proofErr w:type="gramStart"/>
      <w:r w:rsidRPr="007E2E76">
        <w:rPr>
          <w:rFonts w:ascii="Arial" w:hAnsi="Arial" w:cs="Arial"/>
          <w:bCs/>
          <w:sz w:val="22"/>
          <w:szCs w:val="22"/>
        </w:rPr>
        <w:t>;</w:t>
      </w:r>
      <w:proofErr w:type="gramEnd"/>
      <w:r w:rsidRPr="007E2E76">
        <w:rPr>
          <w:rFonts w:ascii="Arial" w:hAnsi="Arial" w:cs="Arial"/>
          <w:bCs/>
          <w:sz w:val="22"/>
          <w:szCs w:val="22"/>
        </w:rPr>
        <w:br/>
        <w:t xml:space="preserve">g) Prepare and submit, at the request and on behalf of the participating Governments, request for technical, financial and other assistance offered under the United Nations Development </w:t>
      </w:r>
      <w:proofErr w:type="spellStart"/>
      <w:r w:rsidRPr="007E2E76">
        <w:rPr>
          <w:rFonts w:ascii="Arial" w:hAnsi="Arial" w:cs="Arial"/>
          <w:bCs/>
          <w:sz w:val="22"/>
          <w:szCs w:val="22"/>
        </w:rPr>
        <w:t>Programme</w:t>
      </w:r>
      <w:proofErr w:type="spellEnd"/>
      <w:r w:rsidRPr="007E2E76">
        <w:rPr>
          <w:rFonts w:ascii="Arial" w:hAnsi="Arial" w:cs="Arial"/>
          <w:bCs/>
          <w:sz w:val="22"/>
          <w:szCs w:val="22"/>
        </w:rPr>
        <w:t xml:space="preserve"> and by other organizations and contributors.</w:t>
      </w:r>
      <w:r w:rsidRPr="007E2E76">
        <w:rPr>
          <w:rFonts w:ascii="Arial" w:hAnsi="Arial" w:cs="Arial"/>
          <w:bCs/>
          <w:sz w:val="22"/>
          <w:szCs w:val="22"/>
        </w:rPr>
        <w:br/>
      </w:r>
      <w:r w:rsidRPr="007E2E76">
        <w:rPr>
          <w:rFonts w:ascii="Arial" w:hAnsi="Arial" w:cs="Arial"/>
          <w:bCs/>
          <w:sz w:val="22"/>
          <w:szCs w:val="22"/>
        </w:rPr>
        <w:br/>
        <w:t xml:space="preserve">In carrying out these functions, the Committee will ensure that the plans adopted by the appropriate bodies of WMO </w:t>
      </w:r>
      <w:del w:id="23" w:author="user" w:date="2012-11-19T17:36:00Z">
        <w:r w:rsidRPr="007E2E76" w:rsidDel="00D37894">
          <w:rPr>
            <w:rFonts w:ascii="Arial" w:hAnsi="Arial" w:cs="Arial"/>
            <w:bCs/>
            <w:sz w:val="22"/>
            <w:szCs w:val="22"/>
          </w:rPr>
          <w:delText xml:space="preserve">including the implementation programme established by WMO </w:delText>
        </w:r>
      </w:del>
      <w:del w:id="24" w:author="user" w:date="2012-11-19T17:35:00Z">
        <w:r w:rsidRPr="007E2E76" w:rsidDel="00D37894">
          <w:rPr>
            <w:rFonts w:ascii="Arial" w:hAnsi="Arial" w:cs="Arial"/>
            <w:bCs/>
            <w:sz w:val="22"/>
            <w:szCs w:val="22"/>
          </w:rPr>
          <w:delText xml:space="preserve">as part of the World Weather Watch Plan, </w:delText>
        </w:r>
      </w:del>
      <w:r w:rsidRPr="007E2E76">
        <w:rPr>
          <w:rFonts w:ascii="Arial" w:hAnsi="Arial" w:cs="Arial"/>
          <w:bCs/>
          <w:sz w:val="22"/>
          <w:szCs w:val="22"/>
        </w:rPr>
        <w:t xml:space="preserve">are fully respected at all times. </w:t>
      </w:r>
      <w:r w:rsidRPr="007E2E76">
        <w:rPr>
          <w:rFonts w:ascii="Arial" w:hAnsi="Arial" w:cs="Arial"/>
          <w:bCs/>
          <w:sz w:val="22"/>
          <w:szCs w:val="22"/>
        </w:rPr>
        <w:br/>
      </w:r>
      <w:r w:rsidRPr="007E2E76">
        <w:rPr>
          <w:rFonts w:ascii="Arial" w:hAnsi="Arial" w:cs="Arial"/>
          <w:bCs/>
          <w:sz w:val="22"/>
          <w:szCs w:val="22"/>
        </w:rPr>
        <w:br/>
      </w:r>
      <w:r w:rsidRPr="007E2E76">
        <w:rPr>
          <w:rFonts w:ascii="Arial" w:hAnsi="Arial" w:cs="Arial"/>
          <w:b/>
          <w:bCs/>
          <w:sz w:val="22"/>
          <w:szCs w:val="22"/>
        </w:rPr>
        <w:t>General Provisions</w:t>
      </w:r>
      <w:r w:rsidRPr="007E2E76">
        <w:rPr>
          <w:rFonts w:ascii="Arial" w:hAnsi="Arial" w:cs="Arial"/>
          <w:b/>
          <w:bCs/>
          <w:sz w:val="22"/>
          <w:szCs w:val="22"/>
        </w:rPr>
        <w:br/>
      </w:r>
    </w:p>
    <w:p w:rsidR="00697717" w:rsidRPr="007E2E76" w:rsidRDefault="00697717" w:rsidP="00697717">
      <w:pPr>
        <w:tabs>
          <w:tab w:val="left" w:pos="540"/>
        </w:tabs>
        <w:rPr>
          <w:rFonts w:ascii="Arial" w:hAnsi="Arial" w:cs="Arial"/>
          <w:bCs/>
          <w:sz w:val="22"/>
          <w:szCs w:val="22"/>
        </w:rPr>
      </w:pPr>
      <w:proofErr w:type="gramStart"/>
      <w:r w:rsidRPr="007E2E76">
        <w:rPr>
          <w:rFonts w:ascii="Arial" w:hAnsi="Arial" w:cs="Arial"/>
          <w:bCs/>
          <w:iCs/>
          <w:sz w:val="22"/>
          <w:szCs w:val="22"/>
        </w:rPr>
        <w:t>Article 7.</w:t>
      </w:r>
      <w:proofErr w:type="gramEnd"/>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The Committee shall adopt its own rules of procedure. </w:t>
      </w:r>
      <w:r w:rsidRPr="007E2E76">
        <w:rPr>
          <w:rFonts w:ascii="Arial" w:hAnsi="Arial" w:cs="Arial"/>
          <w:bCs/>
          <w:sz w:val="22"/>
          <w:szCs w:val="22"/>
        </w:rPr>
        <w:br/>
      </w:r>
      <w:r w:rsidRPr="007E2E76">
        <w:rPr>
          <w:rFonts w:ascii="Arial" w:hAnsi="Arial" w:cs="Arial"/>
          <w:bCs/>
          <w:sz w:val="22"/>
          <w:szCs w:val="22"/>
        </w:rPr>
        <w:br/>
      </w:r>
      <w:proofErr w:type="gramStart"/>
      <w:r w:rsidRPr="007E2E76">
        <w:rPr>
          <w:rFonts w:ascii="Arial" w:hAnsi="Arial" w:cs="Arial"/>
          <w:bCs/>
          <w:iCs/>
          <w:sz w:val="22"/>
          <w:szCs w:val="22"/>
        </w:rPr>
        <w:t>Article 8.</w:t>
      </w:r>
      <w:proofErr w:type="gramEnd"/>
      <w:r w:rsidRPr="007E2E76">
        <w:rPr>
          <w:rFonts w:ascii="Arial" w:hAnsi="Arial" w:cs="Arial"/>
          <w:bCs/>
          <w:sz w:val="22"/>
          <w:szCs w:val="22"/>
        </w:rPr>
        <w:t xml:space="preserve"> </w:t>
      </w:r>
    </w:p>
    <w:p w:rsidR="00697717" w:rsidRPr="007E2E76" w:rsidRDefault="00697717" w:rsidP="00697717">
      <w:pPr>
        <w:tabs>
          <w:tab w:val="left" w:pos="540"/>
        </w:tabs>
        <w:rPr>
          <w:rFonts w:ascii="Arial" w:hAnsi="Arial" w:cs="Arial"/>
          <w:bCs/>
          <w:i/>
          <w:sz w:val="22"/>
          <w:szCs w:val="22"/>
        </w:rPr>
      </w:pPr>
      <w:r w:rsidRPr="007E2E76">
        <w:rPr>
          <w:rFonts w:ascii="Arial" w:hAnsi="Arial" w:cs="Arial"/>
          <w:bCs/>
          <w:sz w:val="22"/>
          <w:szCs w:val="22"/>
        </w:rPr>
        <w:t xml:space="preserve">The Committee shall not take action in respect of any country without the agreement of the Government of that country. </w:t>
      </w:r>
      <w:r w:rsidRPr="007E2E76">
        <w:rPr>
          <w:rFonts w:ascii="Arial" w:hAnsi="Arial" w:cs="Arial"/>
          <w:bCs/>
          <w:sz w:val="22"/>
          <w:szCs w:val="22"/>
        </w:rPr>
        <w:br/>
      </w:r>
      <w:r w:rsidRPr="007E2E76">
        <w:rPr>
          <w:rFonts w:ascii="Arial" w:hAnsi="Arial" w:cs="Arial"/>
          <w:bCs/>
          <w:sz w:val="22"/>
          <w:szCs w:val="22"/>
        </w:rPr>
        <w:br/>
      </w:r>
      <w:proofErr w:type="gramStart"/>
      <w:r w:rsidRPr="007E2E76">
        <w:rPr>
          <w:rFonts w:ascii="Arial" w:hAnsi="Arial" w:cs="Arial"/>
          <w:bCs/>
          <w:i/>
          <w:sz w:val="22"/>
          <w:szCs w:val="22"/>
        </w:rPr>
        <w:t>A</w:t>
      </w:r>
      <w:r w:rsidRPr="007E2E76">
        <w:rPr>
          <w:rFonts w:ascii="Arial" w:hAnsi="Arial" w:cs="Arial"/>
          <w:bCs/>
          <w:i/>
          <w:iCs/>
          <w:sz w:val="22"/>
          <w:szCs w:val="22"/>
        </w:rPr>
        <w:t>rticle 9.</w:t>
      </w:r>
      <w:proofErr w:type="gramEnd"/>
      <w:r w:rsidRPr="007E2E76">
        <w:rPr>
          <w:rFonts w:ascii="Arial" w:hAnsi="Arial" w:cs="Arial"/>
          <w:bCs/>
          <w:i/>
          <w:sz w:val="22"/>
          <w:szCs w:val="22"/>
        </w:rPr>
        <w:t xml:space="preserve"> </w:t>
      </w:r>
    </w:p>
    <w:p w:rsidR="00697717" w:rsidRPr="007E2E76" w:rsidRDefault="00697717" w:rsidP="00697717">
      <w:pPr>
        <w:tabs>
          <w:tab w:val="left" w:pos="540"/>
        </w:tabs>
        <w:rPr>
          <w:rFonts w:ascii="Arial" w:hAnsi="Arial" w:cs="Arial"/>
          <w:bCs/>
          <w:iCs/>
          <w:sz w:val="22"/>
          <w:szCs w:val="22"/>
        </w:rPr>
      </w:pPr>
      <w:r w:rsidRPr="007E2E76">
        <w:rPr>
          <w:rFonts w:ascii="Arial" w:hAnsi="Arial" w:cs="Arial"/>
          <w:bCs/>
          <w:sz w:val="22"/>
          <w:szCs w:val="22"/>
        </w:rPr>
        <w:t xml:space="preserve">The Committee shall have authority, subject to established United Nations procedures and practice, to invite representatives of Governments, the United Nations specialized agencies, other United Nations bodies and recognized governmental and non-governmental organizations to attend specific meetings of the Committee in the capacity of observers or in a consultative capacity. </w:t>
      </w:r>
      <w:r w:rsidRPr="007E2E76">
        <w:rPr>
          <w:rFonts w:ascii="Arial" w:hAnsi="Arial" w:cs="Arial"/>
          <w:bCs/>
          <w:sz w:val="22"/>
          <w:szCs w:val="22"/>
        </w:rPr>
        <w:br/>
      </w:r>
      <w:r w:rsidRPr="007E2E76">
        <w:rPr>
          <w:rFonts w:ascii="Arial" w:hAnsi="Arial" w:cs="Arial"/>
          <w:bCs/>
          <w:sz w:val="22"/>
          <w:szCs w:val="22"/>
        </w:rPr>
        <w:br/>
      </w:r>
      <w:proofErr w:type="gramStart"/>
      <w:r w:rsidRPr="007E2E76">
        <w:rPr>
          <w:rFonts w:ascii="Arial" w:hAnsi="Arial" w:cs="Arial"/>
          <w:bCs/>
          <w:iCs/>
          <w:sz w:val="22"/>
          <w:szCs w:val="22"/>
        </w:rPr>
        <w:t>Article 10.</w:t>
      </w:r>
      <w:proofErr w:type="gramEnd"/>
    </w:p>
    <w:p w:rsidR="00697717" w:rsidRPr="007E2E76" w:rsidRDefault="00697717" w:rsidP="00697717">
      <w:pPr>
        <w:tabs>
          <w:tab w:val="left" w:pos="540"/>
        </w:tabs>
        <w:rPr>
          <w:rFonts w:ascii="Arial" w:hAnsi="Arial" w:cs="Arial"/>
          <w:bCs/>
          <w:sz w:val="22"/>
          <w:szCs w:val="22"/>
        </w:rPr>
      </w:pPr>
      <w:r w:rsidRPr="007E2E76">
        <w:rPr>
          <w:rFonts w:ascii="Arial" w:hAnsi="Arial" w:cs="Arial"/>
          <w:bCs/>
          <w:sz w:val="22"/>
          <w:szCs w:val="22"/>
        </w:rPr>
        <w:t xml:space="preserve"> The Committee shall submit annual reports to participating Governments, the Commission and the World Meteorological Organization. Such reports, or summaries thereof, may be made available to other Governments, the United Nations specialized agencies, other United Nations bodies and recognized governmental and non-governmental organizations on the recommendation of the Committee. </w:t>
      </w:r>
      <w:r w:rsidRPr="007E2E76">
        <w:rPr>
          <w:rFonts w:ascii="Arial" w:hAnsi="Arial" w:cs="Arial"/>
          <w:bCs/>
          <w:sz w:val="22"/>
          <w:szCs w:val="22"/>
        </w:rPr>
        <w:br/>
      </w:r>
      <w:r w:rsidRPr="007E2E76">
        <w:rPr>
          <w:rFonts w:ascii="Arial" w:hAnsi="Arial" w:cs="Arial"/>
          <w:bCs/>
          <w:sz w:val="22"/>
          <w:szCs w:val="22"/>
        </w:rPr>
        <w:br/>
      </w:r>
      <w:proofErr w:type="gramStart"/>
      <w:r w:rsidRPr="007E2E76">
        <w:rPr>
          <w:rFonts w:ascii="Arial" w:hAnsi="Arial" w:cs="Arial"/>
          <w:bCs/>
          <w:iCs/>
          <w:sz w:val="22"/>
          <w:szCs w:val="22"/>
        </w:rPr>
        <w:t>Article 11.</w:t>
      </w:r>
      <w:proofErr w:type="gramEnd"/>
      <w:r w:rsidRPr="007E2E76">
        <w:rPr>
          <w:rFonts w:ascii="Arial" w:hAnsi="Arial" w:cs="Arial"/>
          <w:bCs/>
          <w:sz w:val="22"/>
          <w:szCs w:val="22"/>
        </w:rPr>
        <w:t xml:space="preserve"> </w:t>
      </w:r>
    </w:p>
    <w:p w:rsidR="00697717" w:rsidRPr="007E2E76" w:rsidDel="006B0C0A" w:rsidRDefault="00697717" w:rsidP="00697717">
      <w:pPr>
        <w:tabs>
          <w:tab w:val="left" w:pos="540"/>
        </w:tabs>
        <w:rPr>
          <w:del w:id="25" w:author="user" w:date="2012-11-19T17:39:00Z"/>
          <w:rFonts w:ascii="Arial" w:hAnsi="Arial" w:cs="Arial"/>
          <w:bCs/>
          <w:sz w:val="22"/>
          <w:szCs w:val="22"/>
        </w:rPr>
      </w:pPr>
      <w:r w:rsidRPr="007E2E76">
        <w:rPr>
          <w:rFonts w:ascii="Arial" w:hAnsi="Arial" w:cs="Arial"/>
          <w:bCs/>
          <w:sz w:val="22"/>
          <w:szCs w:val="22"/>
        </w:rPr>
        <w:t xml:space="preserve">Amendments to the present statute which may be proposed by any participating Government shall be examined by the Committee and shall take effect when approved by all participating Governments. </w:t>
      </w:r>
    </w:p>
    <w:p w:rsidR="00697717" w:rsidRPr="007E2E76" w:rsidDel="006B0C0A" w:rsidRDefault="00697717" w:rsidP="00697717">
      <w:pPr>
        <w:tabs>
          <w:tab w:val="left" w:pos="540"/>
        </w:tabs>
        <w:rPr>
          <w:del w:id="26" w:author="user" w:date="2012-11-19T17:39:00Z"/>
          <w:rFonts w:ascii="Arial" w:hAnsi="Arial" w:cs="Arial"/>
          <w:bCs/>
          <w:sz w:val="22"/>
          <w:szCs w:val="22"/>
        </w:rPr>
      </w:pPr>
    </w:p>
    <w:p w:rsidR="00697717" w:rsidRPr="007E2E76" w:rsidRDefault="00697717" w:rsidP="00697717">
      <w:pPr>
        <w:tabs>
          <w:tab w:val="left" w:pos="540"/>
        </w:tabs>
        <w:rPr>
          <w:rFonts w:ascii="Arial" w:hAnsi="Arial" w:cs="Arial"/>
          <w:bCs/>
          <w:sz w:val="22"/>
          <w:szCs w:val="22"/>
        </w:rPr>
      </w:pPr>
    </w:p>
    <w:p w:rsidR="006B0C0A" w:rsidRDefault="006B0C0A" w:rsidP="006B0C0A">
      <w:pPr>
        <w:tabs>
          <w:tab w:val="left" w:pos="540"/>
        </w:tabs>
        <w:rPr>
          <w:ins w:id="27" w:author="user" w:date="2012-11-19T17:39:00Z"/>
          <w:rFonts w:ascii="Arial" w:hAnsi="Arial" w:cs="Arial"/>
          <w:b/>
          <w:bCs/>
          <w:color w:val="FF0000"/>
          <w:sz w:val="22"/>
          <w:szCs w:val="22"/>
        </w:rPr>
      </w:pPr>
      <w:ins w:id="28" w:author="user" w:date="2012-11-19T17:39:00Z">
        <w:r>
          <w:rPr>
            <w:rFonts w:ascii="Arial" w:hAnsi="Arial" w:cs="Arial"/>
            <w:b/>
            <w:bCs/>
            <w:color w:val="FF0000"/>
            <w:sz w:val="22"/>
            <w:szCs w:val="22"/>
          </w:rPr>
          <w:t>From AWG meeting of Seoul:</w:t>
        </w:r>
      </w:ins>
    </w:p>
    <w:p w:rsidR="006B0C0A" w:rsidRDefault="006B0C0A" w:rsidP="006B0C0A">
      <w:pPr>
        <w:tabs>
          <w:tab w:val="left" w:pos="540"/>
        </w:tabs>
        <w:rPr>
          <w:ins w:id="29" w:author="user" w:date="2012-11-19T17:39:00Z"/>
          <w:rFonts w:ascii="Arial" w:hAnsi="Arial" w:cs="Arial"/>
          <w:b/>
          <w:bCs/>
          <w:color w:val="FF0000"/>
          <w:sz w:val="22"/>
          <w:szCs w:val="22"/>
        </w:rPr>
      </w:pPr>
      <w:ins w:id="30" w:author="user" w:date="2012-11-19T17:39:00Z">
        <w:r>
          <w:rPr>
            <w:rFonts w:ascii="Arial" w:hAnsi="Arial" w:cs="Arial"/>
            <w:b/>
            <w:bCs/>
            <w:color w:val="FF0000"/>
            <w:sz w:val="22"/>
            <w:szCs w:val="22"/>
          </w:rPr>
          <w:t>Given that the changes identified were relatively minor and non-essential, AWG agreed that there was no need to expend effort to pursue amendments to the Statute at this stage. It was agreed that for enhancing TC governance, improving the Rules of Procedures (</w:t>
        </w:r>
        <w:proofErr w:type="spellStart"/>
        <w:r>
          <w:rPr>
            <w:rFonts w:ascii="Arial" w:hAnsi="Arial" w:cs="Arial"/>
            <w:b/>
            <w:bCs/>
            <w:color w:val="FF0000"/>
            <w:sz w:val="22"/>
            <w:szCs w:val="22"/>
          </w:rPr>
          <w:t>RoP</w:t>
        </w:r>
        <w:proofErr w:type="spellEnd"/>
        <w:r>
          <w:rPr>
            <w:rFonts w:ascii="Arial" w:hAnsi="Arial" w:cs="Arial"/>
            <w:b/>
            <w:bCs/>
            <w:color w:val="FF0000"/>
            <w:sz w:val="22"/>
            <w:szCs w:val="22"/>
          </w:rPr>
          <w:t xml:space="preserve">) would serve the purpose just as well. </w:t>
        </w:r>
      </w:ins>
    </w:p>
    <w:p w:rsidR="00775251" w:rsidRDefault="00775251"/>
    <w:sectPr w:rsidR="007752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717"/>
    <w:rsid w:val="00697717"/>
    <w:rsid w:val="006B0C0A"/>
    <w:rsid w:val="00775251"/>
    <w:rsid w:val="00962F60"/>
    <w:rsid w:val="00A37655"/>
    <w:rsid w:val="00A54967"/>
    <w:rsid w:val="00AC74DD"/>
    <w:rsid w:val="00D37894"/>
    <w:rsid w:val="00F42B9F"/>
    <w:rsid w:val="00F81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1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7894"/>
    <w:rPr>
      <w:rFonts w:ascii="Tahoma" w:hAnsi="Tahoma" w:cs="Tahoma"/>
      <w:sz w:val="16"/>
      <w:szCs w:val="16"/>
    </w:rPr>
  </w:style>
  <w:style w:type="character" w:customStyle="1" w:styleId="BalloonTextChar">
    <w:name w:val="Balloon Text Char"/>
    <w:basedOn w:val="DefaultParagraphFont"/>
    <w:link w:val="BalloonText"/>
    <w:uiPriority w:val="99"/>
    <w:semiHidden/>
    <w:rsid w:val="00D3789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17"/>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7894"/>
    <w:rPr>
      <w:rFonts w:ascii="Tahoma" w:hAnsi="Tahoma" w:cs="Tahoma"/>
      <w:sz w:val="16"/>
      <w:szCs w:val="16"/>
    </w:rPr>
  </w:style>
  <w:style w:type="character" w:customStyle="1" w:styleId="BalloonTextChar">
    <w:name w:val="Balloon Text Char"/>
    <w:basedOn w:val="DefaultParagraphFont"/>
    <w:link w:val="BalloonText"/>
    <w:uiPriority w:val="99"/>
    <w:semiHidden/>
    <w:rsid w:val="00D3789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27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Project-OS.org</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2012-11-19T09:27:00Z</cp:lastPrinted>
  <dcterms:created xsi:type="dcterms:W3CDTF">2012-11-19T09:50:00Z</dcterms:created>
  <dcterms:modified xsi:type="dcterms:W3CDTF">2012-11-20T00:05:00Z</dcterms:modified>
</cp:coreProperties>
</file>